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351D5FAE"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r w:rsidR="00B00778" w:rsidRPr="00784610">
        <w:rPr>
          <w:rStyle w:val="Strong"/>
          <w:b/>
          <w:bCs w:val="0"/>
          <w:sz w:val="24"/>
          <w:szCs w:val="24"/>
        </w:rPr>
        <w:t>M</w:t>
      </w:r>
      <w:r w:rsidR="006A48DE">
        <w:rPr>
          <w:rStyle w:val="Strong"/>
          <w:b/>
          <w:bCs w:val="0"/>
          <w:sz w:val="24"/>
          <w:szCs w:val="24"/>
        </w:rPr>
        <w:t>HMS-</w:t>
      </w:r>
      <w:bookmarkEnd w:id="1"/>
      <w:bookmarkEnd w:id="2"/>
      <w:bookmarkEnd w:id="3"/>
      <w:bookmarkEnd w:id="4"/>
      <w:r w:rsidR="00E319D0">
        <w:rPr>
          <w:rStyle w:val="Strong"/>
          <w:b/>
          <w:bCs w:val="0"/>
          <w:sz w:val="24"/>
          <w:szCs w:val="24"/>
        </w:rPr>
        <w:t>22-ss005-22</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Default="00E15F4B" w:rsidP="00ED3FDE">
      <w:pPr>
        <w:spacing w:after="240"/>
        <w:jc w:val="both"/>
        <w:rPr>
          <w:rFonts w:ascii="Calibri" w:hAnsi="Calibri" w:cs="Calibri"/>
          <w:lang w:val="en-GB" w:eastAsia="ko-KR"/>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464"/>
      </w:tblGrid>
      <w:tr w:rsidR="00B73562" w14:paraId="0C31163E" w14:textId="77777777" w:rsidTr="00E00B9C">
        <w:trPr>
          <w:cantSplit/>
          <w:tblHeader/>
        </w:trPr>
        <w:tc>
          <w:tcPr>
            <w:tcW w:w="2430" w:type="dxa"/>
            <w:shd w:val="clear" w:color="auto" w:fill="auto"/>
            <w:vAlign w:val="center"/>
          </w:tcPr>
          <w:p w14:paraId="49E5A984" w14:textId="77777777" w:rsidR="00B73562" w:rsidRDefault="00B73562" w:rsidP="00E00B9C">
            <w:pPr>
              <w:pStyle w:val="TableContents"/>
              <w:jc w:val="center"/>
              <w:rPr>
                <w:rFonts w:cs="Calibri"/>
                <w:b/>
              </w:rPr>
            </w:pPr>
            <w:r>
              <w:rPr>
                <w:rFonts w:cs="Calibri"/>
                <w:b/>
              </w:rPr>
              <w:t>Major Criteria</w:t>
            </w:r>
          </w:p>
        </w:tc>
        <w:tc>
          <w:tcPr>
            <w:tcW w:w="5367" w:type="dxa"/>
            <w:shd w:val="clear" w:color="auto" w:fill="auto"/>
            <w:vAlign w:val="center"/>
          </w:tcPr>
          <w:p w14:paraId="0AA4FC88" w14:textId="77777777" w:rsidR="00B73562" w:rsidRDefault="00B73562" w:rsidP="00E00B9C">
            <w:pPr>
              <w:pStyle w:val="TableContents"/>
              <w:jc w:val="center"/>
              <w:rPr>
                <w:rFonts w:cs="Calibri"/>
                <w:b/>
              </w:rPr>
            </w:pPr>
            <w:r>
              <w:rPr>
                <w:rFonts w:cs="Calibri"/>
                <w:b/>
              </w:rPr>
              <w:t>Details &amp; Sub-Criteria</w:t>
            </w:r>
          </w:p>
        </w:tc>
        <w:tc>
          <w:tcPr>
            <w:tcW w:w="1464" w:type="dxa"/>
            <w:shd w:val="clear" w:color="auto" w:fill="auto"/>
            <w:vAlign w:val="center"/>
          </w:tcPr>
          <w:p w14:paraId="76789D22" w14:textId="77777777" w:rsidR="00B73562" w:rsidRDefault="00B73562" w:rsidP="00E00B9C">
            <w:pPr>
              <w:pStyle w:val="TableContents"/>
              <w:jc w:val="center"/>
              <w:rPr>
                <w:rFonts w:cs="Calibri"/>
                <w:b/>
              </w:rPr>
            </w:pPr>
            <w:r>
              <w:rPr>
                <w:rFonts w:cs="Calibri"/>
                <w:b/>
              </w:rPr>
              <w:t>Possible Score</w:t>
            </w:r>
          </w:p>
        </w:tc>
      </w:tr>
      <w:tr w:rsidR="00B73562" w14:paraId="33B1C1AE" w14:textId="77777777" w:rsidTr="00E00B9C">
        <w:trPr>
          <w:cantSplit/>
          <w:tblHeader/>
        </w:trPr>
        <w:tc>
          <w:tcPr>
            <w:tcW w:w="2430" w:type="dxa"/>
            <w:shd w:val="clear" w:color="auto" w:fill="auto"/>
            <w:vAlign w:val="center"/>
          </w:tcPr>
          <w:p w14:paraId="522F09C9" w14:textId="77777777" w:rsidR="00B73562" w:rsidRDefault="00B73562" w:rsidP="00E00B9C">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services</w:t>
            </w:r>
          </w:p>
        </w:tc>
        <w:tc>
          <w:tcPr>
            <w:tcW w:w="5367" w:type="dxa"/>
            <w:shd w:val="clear" w:color="auto" w:fill="auto"/>
          </w:tcPr>
          <w:p w14:paraId="719745E0" w14:textId="77777777" w:rsidR="00B73562" w:rsidRPr="00F3499A" w:rsidRDefault="00B73562" w:rsidP="00E00B9C">
            <w:pPr>
              <w:pStyle w:val="TableContents"/>
              <w:numPr>
                <w:ilvl w:val="0"/>
                <w:numId w:val="3"/>
              </w:numPr>
              <w:rPr>
                <w:rFonts w:asciiTheme="minorHAnsi" w:hAnsiTheme="minorHAnsi"/>
                <w:sz w:val="22"/>
                <w:szCs w:val="22"/>
              </w:rPr>
            </w:pPr>
            <w:r>
              <w:rPr>
                <w:rFonts w:asciiTheme="minorHAnsi" w:hAnsiTheme="minorHAnsi"/>
                <w:sz w:val="22"/>
                <w:szCs w:val="22"/>
                <w:lang w:val="en-US"/>
              </w:rPr>
              <w:t>At least 2 references showing reputation with similar supply of services</w:t>
            </w:r>
          </w:p>
          <w:p w14:paraId="536084C1" w14:textId="77777777" w:rsidR="00B73562" w:rsidRPr="001C5303" w:rsidRDefault="00B73562" w:rsidP="00E00B9C">
            <w:pPr>
              <w:pStyle w:val="TableContents"/>
              <w:ind w:left="360"/>
              <w:rPr>
                <w:rFonts w:asciiTheme="minorHAnsi" w:hAnsiTheme="minorHAnsi"/>
                <w:sz w:val="22"/>
                <w:szCs w:val="22"/>
              </w:rPr>
            </w:pPr>
          </w:p>
          <w:p w14:paraId="38D1CCFC" w14:textId="77777777" w:rsidR="00B73562" w:rsidRDefault="00B73562" w:rsidP="00E00B9C">
            <w:pPr>
              <w:pStyle w:val="TableContents"/>
              <w:rPr>
                <w:rFonts w:asciiTheme="minorHAnsi" w:hAnsiTheme="minorHAnsi"/>
                <w:sz w:val="22"/>
                <w:szCs w:val="22"/>
              </w:rPr>
            </w:pPr>
          </w:p>
        </w:tc>
        <w:tc>
          <w:tcPr>
            <w:tcW w:w="1464" w:type="dxa"/>
            <w:shd w:val="clear" w:color="auto" w:fill="auto"/>
            <w:vAlign w:val="center"/>
          </w:tcPr>
          <w:p w14:paraId="63B1B676" w14:textId="77777777" w:rsidR="00B73562" w:rsidRDefault="00B73562" w:rsidP="00E00B9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20</w:t>
            </w:r>
          </w:p>
        </w:tc>
      </w:tr>
      <w:tr w:rsidR="00B73562" w14:paraId="43144CE4" w14:textId="77777777" w:rsidTr="00E00B9C">
        <w:trPr>
          <w:cantSplit/>
          <w:tblHeader/>
        </w:trPr>
        <w:tc>
          <w:tcPr>
            <w:tcW w:w="2430" w:type="dxa"/>
            <w:shd w:val="clear" w:color="auto" w:fill="auto"/>
            <w:vAlign w:val="center"/>
          </w:tcPr>
          <w:p w14:paraId="456010DE" w14:textId="77777777" w:rsidR="00B73562" w:rsidRDefault="00B73562" w:rsidP="00E00B9C">
            <w:pPr>
              <w:pStyle w:val="TableContents"/>
              <w:rPr>
                <w:rFonts w:asciiTheme="minorHAnsi" w:hAnsiTheme="minorHAnsi"/>
                <w:sz w:val="22"/>
                <w:szCs w:val="22"/>
                <w:lang w:eastAsia="en-US"/>
              </w:rPr>
            </w:pPr>
            <w:r>
              <w:rPr>
                <w:rFonts w:asciiTheme="minorHAnsi" w:hAnsiTheme="minorHAnsi"/>
                <w:sz w:val="22"/>
                <w:szCs w:val="22"/>
                <w:lang w:eastAsia="en-US"/>
              </w:rPr>
              <w:t>Quality Service Delivery</w:t>
            </w:r>
          </w:p>
        </w:tc>
        <w:tc>
          <w:tcPr>
            <w:tcW w:w="5367" w:type="dxa"/>
            <w:shd w:val="clear" w:color="auto" w:fill="auto"/>
          </w:tcPr>
          <w:p w14:paraId="1173FAA1" w14:textId="4E22B02E" w:rsidR="00B73562" w:rsidRPr="00404B45" w:rsidRDefault="00B73562" w:rsidP="00E00B9C">
            <w:pPr>
              <w:pStyle w:val="TableContents"/>
              <w:numPr>
                <w:ilvl w:val="0"/>
                <w:numId w:val="4"/>
              </w:numPr>
              <w:rPr>
                <w:rFonts w:asciiTheme="minorHAnsi" w:hAnsiTheme="minorHAnsi"/>
                <w:sz w:val="22"/>
                <w:szCs w:val="22"/>
              </w:rPr>
            </w:pPr>
            <w:r>
              <w:rPr>
                <w:rFonts w:asciiTheme="minorHAnsi" w:hAnsiTheme="minorHAnsi"/>
                <w:sz w:val="22"/>
                <w:szCs w:val="22"/>
                <w:lang w:val="en-US"/>
              </w:rPr>
              <w:t>Providing a very clear time schedule in providing cleaning services in designated areas with starting to ending time daily</w:t>
            </w:r>
          </w:p>
          <w:p w14:paraId="2962AE22" w14:textId="77777777" w:rsidR="00B73562" w:rsidRPr="00682779" w:rsidRDefault="00B73562" w:rsidP="00E00B9C">
            <w:pPr>
              <w:pStyle w:val="TableContents"/>
              <w:numPr>
                <w:ilvl w:val="0"/>
                <w:numId w:val="4"/>
              </w:numPr>
              <w:rPr>
                <w:rFonts w:asciiTheme="minorHAnsi" w:hAnsiTheme="minorHAnsi"/>
                <w:sz w:val="22"/>
                <w:szCs w:val="22"/>
              </w:rPr>
            </w:pPr>
            <w:r>
              <w:rPr>
                <w:rFonts w:asciiTheme="minorHAnsi" w:hAnsiTheme="minorHAnsi"/>
                <w:sz w:val="22"/>
                <w:szCs w:val="22"/>
                <w:lang w:val="en-US"/>
              </w:rPr>
              <w:t>Indication of adequate number of cleaning team/personnel and other resources</w:t>
            </w:r>
          </w:p>
        </w:tc>
        <w:tc>
          <w:tcPr>
            <w:tcW w:w="1464" w:type="dxa"/>
            <w:shd w:val="clear" w:color="auto" w:fill="auto"/>
            <w:vAlign w:val="center"/>
          </w:tcPr>
          <w:p w14:paraId="49BF184E" w14:textId="77777777" w:rsidR="00B73562" w:rsidRDefault="00B73562" w:rsidP="00E00B9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B73562" w14:paraId="5276BE34" w14:textId="77777777" w:rsidTr="00E00B9C">
        <w:trPr>
          <w:cantSplit/>
          <w:tblHeader/>
        </w:trPr>
        <w:tc>
          <w:tcPr>
            <w:tcW w:w="2430" w:type="dxa"/>
            <w:shd w:val="clear" w:color="auto" w:fill="auto"/>
            <w:vAlign w:val="center"/>
          </w:tcPr>
          <w:p w14:paraId="7CD69786" w14:textId="77777777" w:rsidR="00B73562" w:rsidRDefault="00B73562" w:rsidP="00E00B9C">
            <w:pPr>
              <w:pStyle w:val="TableContents"/>
              <w:rPr>
                <w:rFonts w:asciiTheme="minorHAnsi" w:hAnsiTheme="minorHAnsi"/>
                <w:sz w:val="22"/>
                <w:szCs w:val="22"/>
                <w:lang w:val="en-US" w:eastAsia="en-US"/>
              </w:rPr>
            </w:pPr>
            <w:r>
              <w:rPr>
                <w:rFonts w:asciiTheme="minorHAnsi" w:hAnsiTheme="minorHAnsi"/>
                <w:sz w:val="22"/>
                <w:szCs w:val="22"/>
                <w:lang w:val="en-US" w:eastAsia="en-US"/>
              </w:rPr>
              <w:t>Responsiveness</w:t>
            </w:r>
          </w:p>
        </w:tc>
        <w:tc>
          <w:tcPr>
            <w:tcW w:w="5367" w:type="dxa"/>
            <w:shd w:val="clear" w:color="auto" w:fill="auto"/>
          </w:tcPr>
          <w:p w14:paraId="4F7FE192" w14:textId="77777777" w:rsidR="00B73562" w:rsidRDefault="00B73562" w:rsidP="00E00B9C">
            <w:pPr>
              <w:pStyle w:val="TableContents"/>
              <w:numPr>
                <w:ilvl w:val="0"/>
                <w:numId w:val="5"/>
              </w:numPr>
              <w:rPr>
                <w:rFonts w:asciiTheme="minorHAnsi" w:hAnsiTheme="minorHAnsi"/>
                <w:sz w:val="22"/>
                <w:szCs w:val="22"/>
              </w:rPr>
            </w:pPr>
            <w:r>
              <w:rPr>
                <w:rFonts w:asciiTheme="minorHAnsi" w:hAnsiTheme="minorHAnsi"/>
                <w:sz w:val="22"/>
                <w:szCs w:val="22"/>
                <w:lang w:val="en-US"/>
              </w:rPr>
              <w:t xml:space="preserve">Statement of Claim in compliance with the scope of service as listed in document no.4. </w:t>
            </w:r>
          </w:p>
        </w:tc>
        <w:tc>
          <w:tcPr>
            <w:tcW w:w="1464" w:type="dxa"/>
            <w:shd w:val="clear" w:color="auto" w:fill="auto"/>
            <w:vAlign w:val="center"/>
          </w:tcPr>
          <w:p w14:paraId="77FD7B79" w14:textId="77777777" w:rsidR="00B73562" w:rsidRDefault="00B73562" w:rsidP="00E00B9C">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B73562" w14:paraId="30D3E9E2" w14:textId="77777777" w:rsidTr="00E00B9C">
        <w:trPr>
          <w:cantSplit/>
          <w:trHeight w:val="650"/>
          <w:tblHeader/>
        </w:trPr>
        <w:tc>
          <w:tcPr>
            <w:tcW w:w="7797" w:type="dxa"/>
            <w:gridSpan w:val="2"/>
            <w:shd w:val="clear" w:color="auto" w:fill="auto"/>
            <w:vAlign w:val="center"/>
          </w:tcPr>
          <w:p w14:paraId="306BA470" w14:textId="77777777" w:rsidR="00B73562" w:rsidRDefault="00B73562" w:rsidP="00E00B9C">
            <w:pPr>
              <w:pStyle w:val="TableContents"/>
              <w:jc w:val="both"/>
              <w:rPr>
                <w:rFonts w:cs="Calibri"/>
              </w:rPr>
            </w:pPr>
            <w:r>
              <w:rPr>
                <w:rFonts w:cs="Calibri"/>
                <w:b/>
              </w:rPr>
              <w:t>Total Possible Technical Score</w:t>
            </w:r>
          </w:p>
        </w:tc>
        <w:tc>
          <w:tcPr>
            <w:tcW w:w="1464" w:type="dxa"/>
            <w:shd w:val="clear" w:color="auto" w:fill="auto"/>
            <w:vAlign w:val="center"/>
          </w:tcPr>
          <w:p w14:paraId="2C902478" w14:textId="77777777" w:rsidR="00B73562" w:rsidRDefault="00B73562" w:rsidP="00E00B9C">
            <w:pPr>
              <w:pStyle w:val="TableContents"/>
              <w:jc w:val="center"/>
              <w:rPr>
                <w:rFonts w:cs="Calibri"/>
                <w:b/>
              </w:rPr>
            </w:pPr>
            <w:r>
              <w:rPr>
                <w:rFonts w:cs="Calibri"/>
                <w:b/>
              </w:rPr>
              <w:t>100</w:t>
            </w:r>
          </w:p>
        </w:tc>
      </w:tr>
    </w:tbl>
    <w:p w14:paraId="303D90D9" w14:textId="77777777" w:rsidR="00B73562" w:rsidRDefault="00B73562" w:rsidP="00ED3FDE">
      <w:pPr>
        <w:spacing w:after="240"/>
        <w:jc w:val="both"/>
        <w:rPr>
          <w:rFonts w:ascii="Calibri" w:hAnsi="Calibri" w:cs="Calibri"/>
          <w:lang w:val="en-GB" w:eastAsia="ko-KR"/>
        </w:rPr>
      </w:pPr>
    </w:p>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(ts * tw) + (</w:t>
      </w:r>
      <w:ins w:id="14" w:author="Sven Erik" w:date="2020-08-26T15:42:00Z">
        <w:r w:rsidR="00D87E1D">
          <w:rPr>
            <w:rFonts w:ascii="Calibri" w:hAnsi="Calibri"/>
            <w:b/>
            <w:lang w:val="en-GB"/>
          </w:rPr>
          <w:t>(</w:t>
        </w:r>
      </w:ins>
      <w:r w:rsidRPr="00784610">
        <w:rPr>
          <w:rFonts w:ascii="Calibri" w:hAnsi="Calibri"/>
          <w:b/>
          <w:lang w:val="en-GB"/>
        </w:rPr>
        <w:t>tc / lc</w:t>
      </w:r>
      <w:ins w:id="15"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lastRenderedPageBreak/>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ins w:id="18" w:author="Sven Erik" w:date="2020-08-26T15:42:00Z">
        <w:r>
          <w:rPr>
            <w:rFonts w:ascii="Calibri" w:hAnsi="Calibri"/>
            <w:sz w:val="20"/>
            <w:szCs w:val="20"/>
            <w:lang w:val="en-GB"/>
          </w:rPr>
          <w:t xml:space="preserve">fw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FA966" w14:textId="77777777" w:rsidR="009732E4" w:rsidRDefault="009732E4">
      <w:r>
        <w:separator/>
      </w:r>
    </w:p>
  </w:endnote>
  <w:endnote w:type="continuationSeparator" w:id="0">
    <w:p w14:paraId="50BD9492" w14:textId="77777777" w:rsidR="009732E4" w:rsidRDefault="00973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74ED1" w:rsidRPr="00474ED1">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74ED1" w:rsidRPr="00474ED1">
      <w:rPr>
        <w:noProof/>
        <w:color w:val="17365D" w:themeColor="text2" w:themeShade="BF"/>
        <w:lang w:val="sv-SE"/>
      </w:rPr>
      <w:t>4</w:t>
    </w:r>
    <w:r>
      <w:rPr>
        <w:color w:val="17365D" w:themeColor="text2" w:themeShade="BF"/>
      </w:rPr>
      <w:fldChar w:fldCharType="end"/>
    </w:r>
  </w:p>
  <w:p w14:paraId="213B5D63" w14:textId="070539A8" w:rsidR="00D15CF2" w:rsidRDefault="004878F3" w:rsidP="004878F3">
    <w:pPr>
      <w:pStyle w:val="Footer"/>
    </w:pPr>
    <w:r>
      <w:fldChar w:fldCharType="begin"/>
    </w:r>
    <w:r>
      <w:instrText xml:space="preserve"> DATE \@ "yyyy-MM-dd" </w:instrText>
    </w:r>
    <w:r>
      <w:fldChar w:fldCharType="separate"/>
    </w:r>
    <w:r w:rsidR="00E319D0">
      <w:rPr>
        <w:noProof/>
      </w:rPr>
      <w:t>2022-11-28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610D9" w14:textId="77777777" w:rsidR="009732E4" w:rsidRDefault="009732E4">
      <w:r>
        <w:separator/>
      </w:r>
    </w:p>
  </w:footnote>
  <w:footnote w:type="continuationSeparator" w:id="0">
    <w:p w14:paraId="0FA47588" w14:textId="77777777" w:rsidR="009732E4" w:rsidRDefault="00973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37797DF6"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RFQ-M</w:t>
    </w:r>
    <w:r w:rsidR="006111B4">
      <w:rPr>
        <w:rStyle w:val="Strong"/>
        <w:rFonts w:asciiTheme="minorHAnsi" w:hAnsiTheme="minorHAnsi" w:cstheme="minorHAnsi"/>
        <w:szCs w:val="24"/>
      </w:rPr>
      <w:t>HMS</w:t>
    </w:r>
    <w:r w:rsidRPr="001F1E3B">
      <w:rPr>
        <w:rStyle w:val="Strong"/>
        <w:rFonts w:asciiTheme="minorHAnsi" w:hAnsiTheme="minorHAnsi" w:cstheme="minorHAnsi"/>
        <w:szCs w:val="24"/>
      </w:rPr>
      <w:t>-2</w:t>
    </w:r>
    <w:r w:rsidR="006A48DE">
      <w:rPr>
        <w:rStyle w:val="Strong"/>
        <w:rFonts w:asciiTheme="minorHAnsi" w:hAnsiTheme="minorHAnsi" w:cstheme="minorHAnsi"/>
        <w:szCs w:val="24"/>
      </w:rPr>
      <w:t>20</w:t>
    </w:r>
    <w:r w:rsidR="0001655B">
      <w:rPr>
        <w:rStyle w:val="Strong"/>
        <w:rFonts w:asciiTheme="minorHAnsi" w:hAnsiTheme="minorHAnsi" w:cstheme="minorHAnsi"/>
        <w:szCs w:val="24"/>
      </w:rPr>
      <w:t>6</w:t>
    </w:r>
    <w:r w:rsidR="006111B4">
      <w:rPr>
        <w:rStyle w:val="Strong"/>
        <w:rFonts w:asciiTheme="minorHAnsi" w:hAnsiTheme="minorHAnsi" w:cstheme="minorHAnsi"/>
        <w:szCs w:val="24"/>
      </w:rPr>
      <w:t>-2201-23</w:t>
    </w:r>
    <w:r w:rsidR="006A48DE">
      <w:rPr>
        <w:rStyle w:val="Strong"/>
        <w:rFonts w:asciiTheme="minorHAnsi" w:hAnsiTheme="minorHAnsi" w:cstheme="minorHAnsi"/>
        <w:szCs w:val="24"/>
      </w:rPr>
      <w:t>0</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50450095">
    <w:abstractNumId w:val="2"/>
  </w:num>
  <w:num w:numId="2" w16cid:durableId="1696232747">
    <w:abstractNumId w:val="7"/>
  </w:num>
  <w:num w:numId="3" w16cid:durableId="2076734159">
    <w:abstractNumId w:val="6"/>
  </w:num>
  <w:num w:numId="4" w16cid:durableId="407272897">
    <w:abstractNumId w:val="5"/>
  </w:num>
  <w:num w:numId="5" w16cid:durableId="142047678">
    <w:abstractNumId w:val="0"/>
  </w:num>
  <w:num w:numId="6" w16cid:durableId="1484397592">
    <w:abstractNumId w:val="4"/>
  </w:num>
  <w:num w:numId="7" w16cid:durableId="946081905">
    <w:abstractNumId w:val="1"/>
  </w:num>
  <w:num w:numId="8" w16cid:durableId="155453934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1655B"/>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C4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4B2C"/>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3FF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5303"/>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1C"/>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4ED1"/>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5F6AB2"/>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B4"/>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6244"/>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4B07"/>
    <w:rsid w:val="00695D1D"/>
    <w:rsid w:val="006A14D3"/>
    <w:rsid w:val="006A3310"/>
    <w:rsid w:val="006A3B2C"/>
    <w:rsid w:val="006A3F6E"/>
    <w:rsid w:val="006A4777"/>
    <w:rsid w:val="006A48DE"/>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B7C1B"/>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F1D"/>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02B"/>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2E4"/>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3562"/>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4472"/>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0B9C"/>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0469"/>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37B"/>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0264"/>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B3D"/>
    <w:rsid w:val="00DD5C39"/>
    <w:rsid w:val="00DD5C4C"/>
    <w:rsid w:val="00DD62BA"/>
    <w:rsid w:val="00DE395D"/>
    <w:rsid w:val="00DE3F38"/>
    <w:rsid w:val="00DE4B7D"/>
    <w:rsid w:val="00DE50D4"/>
    <w:rsid w:val="00DE5C96"/>
    <w:rsid w:val="00DE7A8A"/>
    <w:rsid w:val="00DE7F66"/>
    <w:rsid w:val="00DF0093"/>
    <w:rsid w:val="00DF1CD8"/>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19D0"/>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6B6E"/>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99A"/>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5CA"/>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3ED"/>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AF78BE5-1E9E-478D-9BC6-273DCC3CA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798</Words>
  <Characters>4554</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2016-10-18T02:57:00Z</cp:lastPrinted>
  <dcterms:created xsi:type="dcterms:W3CDTF">2022-11-28T03:52:00Z</dcterms:created>
  <dcterms:modified xsi:type="dcterms:W3CDTF">2022-11-28T03:52:00Z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